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88"/>
        <w:gridCol w:w="348"/>
        <w:gridCol w:w="2292"/>
        <w:gridCol w:w="4328"/>
      </w:tblGrid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  <w:lang w:eastAsia="zh-CN"/>
              </w:rPr>
            </w:pPr>
          </w:p>
          <w:p w:rsidR="00A02D10" w:rsidRPr="00A02D10" w:rsidRDefault="006F0C9B" w:rsidP="004C4F5E">
            <w:pPr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Chinese</w:t>
            </w:r>
            <w:r w:rsidR="003D72E4">
              <w:rPr>
                <w:rFonts w:hint="eastAsia"/>
                <w:b/>
                <w:lang w:eastAsia="zh-CN"/>
              </w:rPr>
              <w:t xml:space="preserve"> 2</w:t>
            </w:r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3E5B38" w:rsidP="004C4F5E">
            <w:pPr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 xml:space="preserve">Global </w:t>
            </w:r>
            <w:r>
              <w:rPr>
                <w:b/>
                <w:lang w:eastAsia="zh-CN"/>
              </w:rPr>
              <w:t>Challenges</w:t>
            </w:r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3D72E4" w:rsidP="003E5B38">
            <w:pPr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Think green</w:t>
            </w:r>
            <w:ins w:id="0" w:author="Terrill Laura" w:date="2011-03-03T14:43:00Z">
              <w:r w:rsidR="003A5224">
                <w:rPr>
                  <w:b/>
                  <w:lang w:eastAsia="zh-CN"/>
                </w:rPr>
                <w:t xml:space="preserve"> </w:t>
              </w:r>
            </w:ins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F47518" w:rsidRPr="008260FD" w:rsidRDefault="003D72E4" w:rsidP="00FB54C4">
            <w:pPr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</w:pPr>
            <w:r>
              <w:rPr>
                <w:bCs/>
                <w:sz w:val="22"/>
                <w:szCs w:val="22"/>
                <w:lang w:eastAsia="zh-CN"/>
              </w:rPr>
              <w:t>I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>n this unit, s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tudents work as </w:t>
            </w:r>
            <w:r w:rsidRPr="00C0321E">
              <w:rPr>
                <w:bCs/>
                <w:sz w:val="22"/>
                <w:szCs w:val="22"/>
                <w:lang w:eastAsia="zh-CN"/>
              </w:rPr>
              <w:t>“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>green logo designers</w:t>
            </w:r>
            <w:r w:rsidRPr="00C0321E">
              <w:rPr>
                <w:bCs/>
                <w:sz w:val="22"/>
                <w:szCs w:val="22"/>
                <w:lang w:eastAsia="zh-CN"/>
              </w:rPr>
              <w:t>”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 for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 xml:space="preserve"> </w:t>
            </w:r>
            <w:r w:rsidRPr="006E2B7A">
              <w:rPr>
                <w:bCs/>
                <w:sz w:val="22"/>
                <w:szCs w:val="22"/>
                <w:lang w:eastAsia="zh-CN"/>
              </w:rPr>
              <w:t>Environmental Grants program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 xml:space="preserve"> introduced by Beijing E</w:t>
            </w:r>
            <w:r w:rsidRPr="006E2B7A">
              <w:rPr>
                <w:bCs/>
                <w:sz w:val="22"/>
                <w:szCs w:val="22"/>
                <w:lang w:eastAsia="zh-CN"/>
              </w:rPr>
              <w:t xml:space="preserve">nvironmental 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P</w:t>
            </w:r>
            <w:r w:rsidRPr="006E2B7A">
              <w:rPr>
                <w:bCs/>
                <w:sz w:val="22"/>
                <w:szCs w:val="22"/>
                <w:lang w:eastAsia="zh-CN"/>
              </w:rPr>
              <w:t xml:space="preserve">rotection 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B</w:t>
            </w:r>
            <w:r w:rsidRPr="006E2B7A">
              <w:rPr>
                <w:bCs/>
                <w:sz w:val="22"/>
                <w:szCs w:val="22"/>
                <w:lang w:eastAsia="zh-CN"/>
              </w:rPr>
              <w:t>ureau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 xml:space="preserve"> which </w:t>
            </w:r>
            <w:r w:rsidRPr="006E2B7A">
              <w:rPr>
                <w:bCs/>
                <w:sz w:val="22"/>
                <w:szCs w:val="22"/>
                <w:lang w:eastAsia="zh-CN"/>
              </w:rPr>
              <w:t>assist schools and community groups to carry out environmental projects and implement other environmental initiatives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, for example, create environmental protection logo</w:t>
            </w:r>
            <w:r w:rsidRPr="006E2B7A">
              <w:rPr>
                <w:bCs/>
                <w:sz w:val="22"/>
                <w:szCs w:val="22"/>
                <w:lang w:eastAsia="zh-CN"/>
              </w:rPr>
              <w:t xml:space="preserve">. 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>Each team is assi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>gned a particular environment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>issues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, such as </w:t>
            </w:r>
            <w:r w:rsidRPr="006E2B7A">
              <w:rPr>
                <w:bCs/>
                <w:sz w:val="22"/>
                <w:szCs w:val="22"/>
                <w:lang w:eastAsia="zh-CN"/>
              </w:rPr>
              <w:t>Cleaner air/reducing greenhouse gas emissions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, w</w:t>
            </w:r>
            <w:r w:rsidRPr="006E2B7A">
              <w:rPr>
                <w:bCs/>
                <w:sz w:val="22"/>
                <w:szCs w:val="22"/>
                <w:lang w:eastAsia="zh-CN"/>
              </w:rPr>
              <w:t>ater conservation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, m</w:t>
            </w:r>
            <w:r w:rsidRPr="006E2B7A">
              <w:rPr>
                <w:bCs/>
                <w:sz w:val="22"/>
                <w:szCs w:val="22"/>
                <w:lang w:eastAsia="zh-CN"/>
              </w:rPr>
              <w:t>anaging waste through recycling/composting/waste minimizatio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n, s</w:t>
            </w:r>
            <w:r w:rsidRPr="006E2B7A">
              <w:rPr>
                <w:bCs/>
                <w:sz w:val="22"/>
                <w:szCs w:val="22"/>
                <w:lang w:eastAsia="zh-CN"/>
              </w:rPr>
              <w:t>ustainable energy use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 xml:space="preserve"> and forest</w:t>
            </w:r>
            <w:r w:rsidRPr="006E2B7A">
              <w:rPr>
                <w:bCs/>
                <w:sz w:val="22"/>
                <w:szCs w:val="22"/>
                <w:lang w:eastAsia="zh-CN"/>
              </w:rPr>
              <w:t xml:space="preserve"> conservation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. </w:t>
            </w:r>
            <w:r w:rsidRPr="00C0321E">
              <w:rPr>
                <w:bCs/>
                <w:sz w:val="22"/>
                <w:szCs w:val="22"/>
                <w:lang w:eastAsia="zh-CN"/>
              </w:rPr>
              <w:t>E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ach group explore the 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 xml:space="preserve">current situation related to the five environment issues 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in China </w:t>
            </w:r>
            <w:r w:rsidRPr="00C0321E">
              <w:rPr>
                <w:bCs/>
                <w:sz w:val="22"/>
                <w:szCs w:val="22"/>
                <w:lang w:eastAsia="zh-CN"/>
              </w:rPr>
              <w:t xml:space="preserve">using a range of culturally authentic learning materials, such as </w:t>
            </w:r>
            <w:r>
              <w:rPr>
                <w:bCs/>
                <w:sz w:val="22"/>
                <w:szCs w:val="22"/>
                <w:lang w:eastAsia="zh-CN"/>
              </w:rPr>
              <w:t xml:space="preserve">Indiana Chinese Newspaper, </w:t>
            </w:r>
            <w:r w:rsidRPr="00C0321E">
              <w:rPr>
                <w:bCs/>
                <w:sz w:val="22"/>
                <w:szCs w:val="22"/>
                <w:lang w:eastAsia="zh-CN"/>
              </w:rPr>
              <w:t>written material, internet information and interview</w:t>
            </w:r>
            <w:r w:rsidRPr="00C0321E">
              <w:rPr>
                <w:bCs/>
                <w:sz w:val="22"/>
                <w:szCs w:val="22"/>
              </w:rPr>
              <w:t>.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 </w:t>
            </w:r>
            <w:r w:rsidRPr="00C0321E">
              <w:rPr>
                <w:bCs/>
                <w:sz w:val="22"/>
                <w:szCs w:val="22"/>
                <w:lang w:eastAsia="zh-CN"/>
              </w:rPr>
              <w:t>B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 xml:space="preserve">ased on their research, each group </w:t>
            </w:r>
            <w:r w:rsidRPr="00C0321E">
              <w:rPr>
                <w:bCs/>
                <w:sz w:val="22"/>
                <w:szCs w:val="22"/>
                <w:lang w:eastAsia="zh-CN"/>
              </w:rPr>
              <w:t>creates</w:t>
            </w:r>
            <w:r w:rsidR="00FB54C4">
              <w:rPr>
                <w:rFonts w:hint="eastAsia"/>
                <w:bCs/>
                <w:sz w:val="22"/>
                <w:szCs w:val="22"/>
                <w:lang w:eastAsia="zh-CN"/>
              </w:rPr>
              <w:t xml:space="preserve"> the logo and </w:t>
            </w:r>
            <w:r w:rsidR="00FB54C4">
              <w:rPr>
                <w:bCs/>
                <w:sz w:val="22"/>
                <w:szCs w:val="22"/>
                <w:lang w:eastAsia="zh-CN"/>
              </w:rPr>
              <w:t>presents</w:t>
            </w:r>
            <w:r w:rsidR="00FB54C4">
              <w:rPr>
                <w:rFonts w:hint="eastAsia"/>
                <w:bCs/>
                <w:sz w:val="22"/>
                <w:szCs w:val="22"/>
                <w:lang w:eastAsia="zh-CN"/>
              </w:rPr>
              <w:t xml:space="preserve"> it in class to propose environment protection</w:t>
            </w:r>
            <w:r w:rsidRPr="00C0321E">
              <w:rPr>
                <w:rFonts w:hint="eastAsia"/>
                <w:bCs/>
                <w:sz w:val="22"/>
                <w:szCs w:val="22"/>
                <w:lang w:eastAsia="zh-CN"/>
              </w:rPr>
              <w:t>.</w:t>
            </w:r>
            <w:r w:rsidRPr="00D20AEB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86ED4" w:rsidP="004C4F5E">
            <w:pPr>
              <w:rPr>
                <w:b/>
              </w:rPr>
            </w:pPr>
            <w:r>
              <w:rPr>
                <w:b/>
                <w:lang w:eastAsia="zh-CN"/>
              </w:rPr>
              <w:t>O</w:t>
            </w:r>
            <w:r>
              <w:rPr>
                <w:rFonts w:hint="eastAsia"/>
                <w:b/>
                <w:lang w:eastAsia="zh-CN"/>
              </w:rPr>
              <w:t xml:space="preserve"> </w:t>
            </w:r>
            <w:r w:rsidR="008953DF"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DD5346" w:rsidRPr="00D20AEB" w:rsidRDefault="0044317A" w:rsidP="00673C26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</w:pPr>
            <w:r w:rsidRPr="00D20AE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Communications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: The interpersonal mode is used when students discuss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their finding, interview </w:t>
            </w:r>
            <w:r w:rsidR="003D72E4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their friends,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write Email to their e-pals,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and work on skits and role-plays in groups. Students use the interpretive mode to read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written material, Internet information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and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watch videos in class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>. The presentational mode is used as students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present thei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r </w:t>
            </w:r>
            <w:r w:rsidR="00347A5C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logos and make 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proposals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in class</w:t>
            </w:r>
            <w:r w:rsidR="003D72E4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.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br/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br/>
            </w:r>
            <w:r w:rsidRPr="00D20AE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Cultures: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Students demonstrate an understanding of a target culture 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policies and situation related to environment. </w:t>
            </w:r>
            <w:r w:rsidR="00DD534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They develop an understanding of 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Chinese</w:t>
            </w:r>
            <w:r w:rsidR="00DD534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perspectives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toward environment </w:t>
            </w:r>
            <w:r w:rsidR="00DD534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and use this knowledge to develop an understanding of how 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to protect and improve their living environment.</w:t>
            </w:r>
          </w:p>
          <w:p w:rsidR="00673C26" w:rsidRPr="00D20AEB" w:rsidRDefault="0044317A" w:rsidP="00673C26">
            <w:pPr>
              <w:spacing w:before="100" w:beforeAutospacing="1" w:after="100" w:afterAutospacing="1" w:line="225" w:lineRule="atLeast"/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</w:pPr>
            <w:r w:rsidRPr="00D20AE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Connections: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Students use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Chinese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-language resources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and multi-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>media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to gain access to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environment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and information about them. They connect to other disciplines such as social studies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and technology. 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br/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br/>
            </w:r>
            <w:r w:rsidRPr="00D20AE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Comparisons: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Students demonstrate an understanding of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the nature of language as they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compare 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Chinese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and American culture in the areas of 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environment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. They may also discover the influence of 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China</w:t>
            </w:r>
            <w:r w:rsidR="00DD534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>’</w:t>
            </w:r>
            <w:r w:rsidR="00DD534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s policies and 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the 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Chinese perspectives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on 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their own lives.</w:t>
            </w:r>
          </w:p>
          <w:p w:rsidR="008953DF" w:rsidRPr="00673C26" w:rsidRDefault="0044317A" w:rsidP="003D72E4">
            <w:pPr>
              <w:spacing w:before="100" w:beforeAutospacing="1" w:after="100" w:afterAutospacing="1" w:line="225" w:lineRule="atLeast"/>
              <w:rPr>
                <w:rFonts w:ascii="Verdana" w:hAnsi="Verdana" w:cs="Times New Roman"/>
                <w:b/>
                <w:bCs/>
                <w:color w:val="666666"/>
                <w:sz w:val="17"/>
                <w:szCs w:val="17"/>
                <w:lang w:eastAsia="zh-CN"/>
              </w:rPr>
            </w:pPr>
            <w:r w:rsidRPr="00D20AE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Communities: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Students use the language both within and beyond the school setting as they interact with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the community members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 xml:space="preserve"> and interview a </w:t>
            </w:r>
            <w:r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Chinese</w:t>
            </w:r>
            <w:r w:rsidR="00673C26"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>-speaking family member</w:t>
            </w:r>
            <w:r w:rsidR="003D72E4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 xml:space="preserve"> and </w:t>
            </w:r>
            <w:r w:rsidRPr="00D20AEB">
              <w:rPr>
                <w:rFonts w:ascii="Times New Roman" w:hAnsi="Times New Roman" w:cs="Times New Roman"/>
                <w:bCs/>
                <w:sz w:val="22"/>
                <w:szCs w:val="22"/>
                <w:lang w:eastAsia="zh-CN"/>
              </w:rPr>
              <w:t>friends</w:t>
            </w:r>
            <w:r w:rsidR="00673C26" w:rsidRPr="00D20AEB">
              <w:rPr>
                <w:rFonts w:ascii="Times New Roman" w:hAnsi="Times New Roman" w:cs="Times New Roman" w:hint="eastAsia"/>
                <w:bCs/>
                <w:sz w:val="22"/>
                <w:szCs w:val="22"/>
                <w:lang w:eastAsia="zh-CN"/>
              </w:rPr>
              <w:t>.</w:t>
            </w:r>
          </w:p>
        </w:tc>
      </w:tr>
      <w:tr w:rsidR="000416AD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DC5820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6881" w:type="dxa"/>
            <w:gridSpan w:val="2"/>
          </w:tcPr>
          <w:p w:rsidR="008953DF" w:rsidRPr="00086758" w:rsidRDefault="008953DF" w:rsidP="00E136D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E136D9" w:rsidRPr="00FB1131" w:rsidRDefault="00DD5346" w:rsidP="00FB113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bCs/>
                <w:sz w:val="22"/>
                <w:szCs w:val="22"/>
              </w:rPr>
              <w:t>How important an environment friendly community it is toward their lives.</w:t>
            </w:r>
          </w:p>
          <w:p w:rsidR="00E136D9" w:rsidRPr="00FB1131" w:rsidRDefault="00DD5346" w:rsidP="00FB113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People from different countries can make effort together to </w:t>
            </w:r>
            <w:r w:rsidRPr="00FB113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protect environment. </w:t>
            </w:r>
          </w:p>
          <w:p w:rsidR="00086758" w:rsidRPr="00FB1131" w:rsidRDefault="00086758" w:rsidP="00FB113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The quality of our lives is impacted by the quality of the environment. </w:t>
            </w:r>
          </w:p>
          <w:p w:rsidR="00086758" w:rsidRPr="00FB1131" w:rsidRDefault="00086758" w:rsidP="00FB113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Everyone must work together to solve global problems. </w:t>
            </w:r>
          </w:p>
          <w:p w:rsidR="00DD5346" w:rsidRPr="00086758" w:rsidRDefault="00DD5346" w:rsidP="00DD5346">
            <w:pPr>
              <w:ind w:left="2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C5820" w:rsidTr="001B13D3">
        <w:trPr>
          <w:trHeight w:val="1061"/>
        </w:trPr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0612A9" w:rsidRPr="00D20AEB" w:rsidRDefault="000612A9" w:rsidP="00D20AEB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>What is an environment friendly community?</w:t>
            </w:r>
          </w:p>
          <w:p w:rsidR="000612A9" w:rsidRPr="00D20AEB" w:rsidRDefault="000612A9" w:rsidP="00D20AEB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 xml:space="preserve">Is environment friendly community a universal concept? Why or why not? </w:t>
            </w:r>
          </w:p>
          <w:p w:rsidR="003A5224" w:rsidRPr="001B13D3" w:rsidRDefault="00D20AEB" w:rsidP="001B13D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>H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  <w:lang w:eastAsia="zh-CN"/>
              </w:rPr>
              <w:t>ow polices related to environment are shared across cultures?</w:t>
            </w:r>
          </w:p>
        </w:tc>
      </w:tr>
      <w:tr w:rsidR="00DC5820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DC5820">
        <w:trPr>
          <w:cantSplit/>
          <w:trHeight w:val="290"/>
        </w:trPr>
        <w:tc>
          <w:tcPr>
            <w:tcW w:w="4607" w:type="dxa"/>
            <w:gridSpan w:val="3"/>
          </w:tcPr>
          <w:p w:rsidR="00BB5677" w:rsidRDefault="00BB5677" w:rsidP="000927CE">
            <w:pPr>
              <w:rPr>
                <w:lang w:eastAsia="zh-CN"/>
              </w:rPr>
            </w:pPr>
            <w:r>
              <w:rPr>
                <w:lang w:eastAsia="zh-CN"/>
              </w:rPr>
              <w:t>Name</w:t>
            </w:r>
            <w:r>
              <w:rPr>
                <w:rFonts w:hint="eastAsia"/>
                <w:lang w:eastAsia="zh-CN"/>
              </w:rPr>
              <w:t xml:space="preserve"> various pollutions and exchange information related to pollution in Chinese.</w:t>
            </w:r>
          </w:p>
        </w:tc>
        <w:tc>
          <w:tcPr>
            <w:tcW w:w="4249" w:type="dxa"/>
          </w:tcPr>
          <w:p w:rsidR="00BB5677" w:rsidRPr="00BB5677" w:rsidRDefault="00BB5677" w:rsidP="000927CE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E</w:t>
            </w:r>
            <w:r>
              <w:rPr>
                <w:rFonts w:ascii="Times New Roman" w:hAnsi="Times New Roman" w:cs="Times New Roman" w:hint="eastAsia"/>
                <w:lang w:eastAsia="zh-CN"/>
              </w:rPr>
              <w:t>nvironment, protect, damage, earth, pollution, design, represent, hope/wish, trash, air, save, recycle</w:t>
            </w:r>
            <w:r w:rsidR="00B370F4">
              <w:rPr>
                <w:rFonts w:ascii="Times New Roman" w:hAnsi="Times New Roman" w:cs="Times New Roman" w:hint="eastAsia"/>
                <w:lang w:eastAsia="zh-CN"/>
              </w:rPr>
              <w:t>, increasingly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</w:p>
        </w:tc>
      </w:tr>
      <w:tr w:rsidR="00DC5820">
        <w:trPr>
          <w:cantSplit/>
          <w:trHeight w:val="290"/>
        </w:trPr>
        <w:tc>
          <w:tcPr>
            <w:tcW w:w="4607" w:type="dxa"/>
            <w:gridSpan w:val="3"/>
          </w:tcPr>
          <w:p w:rsidR="000416AD" w:rsidRDefault="00DD0E28" w:rsidP="000927CE">
            <w:pPr>
              <w:rPr>
                <w:lang w:eastAsia="zh-CN"/>
              </w:rPr>
            </w:pPr>
            <w:r>
              <w:rPr>
                <w:lang w:eastAsia="zh-CN"/>
              </w:rPr>
              <w:t>Read</w:t>
            </w:r>
            <w:r>
              <w:rPr>
                <w:rFonts w:hint="eastAsia"/>
                <w:lang w:eastAsia="zh-CN"/>
              </w:rPr>
              <w:t xml:space="preserve"> a short passage in a target newspaper.</w:t>
            </w:r>
          </w:p>
        </w:tc>
        <w:tc>
          <w:tcPr>
            <w:tcW w:w="4249" w:type="dxa"/>
          </w:tcPr>
          <w:p w:rsidR="000416AD" w:rsidRDefault="00DD0E28" w:rsidP="00BB5677">
            <w:pPr>
              <w:rPr>
                <w:lang w:eastAsia="zh-CN"/>
              </w:rPr>
            </w:pPr>
            <w:r w:rsidRPr="005D71CA">
              <w:rPr>
                <w:rFonts w:ascii="Times New Roman" w:eastAsia="Times New Roman" w:hAnsi="Times New Roman" w:cs="Times New Roman"/>
              </w:rPr>
              <w:t>Disposable</w:t>
            </w:r>
            <w:r w:rsidR="00BB5677">
              <w:rPr>
                <w:rFonts w:ascii="Times New Roman" w:hAnsi="Times New Roman" w:cs="Times New Roman" w:hint="eastAsia"/>
                <w:lang w:eastAsia="zh-CN"/>
              </w:rPr>
              <w:t>,</w:t>
            </w:r>
            <w:r w:rsidRPr="005D71C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carryout bag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 w:rsidRPr="005D71CA">
              <w:rPr>
                <w:rFonts w:ascii="Times New Roman" w:eastAsia="Times New Roman" w:hAnsi="Times New Roman" w:cs="Times New Roman"/>
              </w:rPr>
              <w:t>cents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furnish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reusable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and </w:t>
            </w:r>
            <w:r w:rsidRPr="005D71CA">
              <w:rPr>
                <w:rFonts w:ascii="Times New Roman" w:eastAsia="Times New Roman" w:hAnsi="Times New Roman" w:cs="Times New Roman"/>
              </w:rPr>
              <w:t>the fees for</w:t>
            </w:r>
            <w:proofErr w:type="gramStart"/>
            <w:r>
              <w:rPr>
                <w:rFonts w:ascii="Times New Roman" w:hAnsi="Times New Roman" w:cs="Times New Roman" w:hint="eastAsia"/>
                <w:lang w:eastAsia="zh-CN"/>
              </w:rPr>
              <w:t>..</w:t>
            </w:r>
            <w:proofErr w:type="gramEnd"/>
          </w:p>
        </w:tc>
      </w:tr>
      <w:tr w:rsidR="00DC5820">
        <w:trPr>
          <w:trHeight w:val="290"/>
        </w:trPr>
        <w:tc>
          <w:tcPr>
            <w:tcW w:w="4607" w:type="dxa"/>
            <w:gridSpan w:val="3"/>
          </w:tcPr>
          <w:p w:rsidR="000416AD" w:rsidRDefault="001B13D3" w:rsidP="000927C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Write an e-mail to an</w:t>
            </w:r>
            <w:r w:rsidRPr="006C5F9F">
              <w:rPr>
                <w:rFonts w:hint="eastAsia"/>
                <w:lang w:eastAsia="zh-CN"/>
              </w:rPr>
              <w:t xml:space="preserve"> e-pal</w:t>
            </w:r>
          </w:p>
        </w:tc>
        <w:tc>
          <w:tcPr>
            <w:tcW w:w="4249" w:type="dxa"/>
          </w:tcPr>
          <w:p w:rsidR="00347A5C" w:rsidRDefault="00347A5C" w:rsidP="00347A5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A. self-instruction </w:t>
            </w:r>
          </w:p>
          <w:p w:rsidR="00560E33" w:rsidRPr="00BB5677" w:rsidRDefault="00347A5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B. </w:t>
            </w:r>
            <w:r w:rsidR="001B13D3">
              <w:rPr>
                <w:rFonts w:hint="eastAsia"/>
                <w:lang w:eastAsia="zh-CN"/>
              </w:rPr>
              <w:t>vocabulary</w:t>
            </w:r>
            <w:r w:rsidR="001B13D3">
              <w:rPr>
                <w:rFonts w:hint="eastAsia"/>
                <w:lang w:eastAsia="zh-CN"/>
              </w:rPr>
              <w:t>：</w:t>
            </w:r>
            <w:r w:rsidR="00DD0E28">
              <w:rPr>
                <w:rFonts w:hint="eastAsia"/>
                <w:lang w:eastAsia="zh-CN"/>
              </w:rPr>
              <w:t>current situation, what</w:t>
            </w:r>
            <w:r w:rsidR="00DD0E28">
              <w:rPr>
                <w:lang w:eastAsia="zh-CN"/>
              </w:rPr>
              <w:t>’</w:t>
            </w:r>
            <w:r w:rsidR="001B13D3">
              <w:rPr>
                <w:rFonts w:hint="eastAsia"/>
                <w:lang w:eastAsia="zh-CN"/>
              </w:rPr>
              <w:t xml:space="preserve">s your feeling, agree or </w:t>
            </w:r>
            <w:r w:rsidR="00BB5677">
              <w:rPr>
                <w:rFonts w:hint="eastAsia"/>
                <w:lang w:eastAsia="zh-CN"/>
              </w:rPr>
              <w:t xml:space="preserve">disagree, </w:t>
            </w:r>
            <w:r>
              <w:rPr>
                <w:rFonts w:hint="eastAsia"/>
                <w:lang w:eastAsia="zh-CN"/>
              </w:rPr>
              <w:t xml:space="preserve">wishes, </w:t>
            </w:r>
            <w:r w:rsidR="00DD0E28">
              <w:rPr>
                <w:rFonts w:hint="eastAsia"/>
                <w:lang w:eastAsia="zh-CN"/>
              </w:rPr>
              <w:t>look forward to</w:t>
            </w:r>
            <w:r w:rsidR="001B13D3">
              <w:rPr>
                <w:rFonts w:hint="eastAsia"/>
                <w:lang w:eastAsia="zh-CN"/>
              </w:rPr>
              <w:t>，就</w:t>
            </w:r>
            <w:r w:rsidR="001B13D3">
              <w:rPr>
                <w:lang w:eastAsia="zh-CN"/>
              </w:rPr>
              <w:t>…</w:t>
            </w:r>
            <w:r w:rsidR="001B13D3">
              <w:rPr>
                <w:rFonts w:hint="eastAsia"/>
                <w:lang w:eastAsia="zh-CN"/>
              </w:rPr>
              <w:t>而言，我认为</w:t>
            </w:r>
            <w:r w:rsidR="001B13D3">
              <w:rPr>
                <w:lang w:eastAsia="zh-CN"/>
              </w:rPr>
              <w:t>…</w:t>
            </w:r>
            <w:r w:rsidR="001B13D3">
              <w:rPr>
                <w:rFonts w:hint="eastAsia"/>
                <w:lang w:eastAsia="zh-CN"/>
              </w:rPr>
              <w:t>，</w:t>
            </w:r>
            <w:r w:rsidR="001B13D3">
              <w:rPr>
                <w:rFonts w:hint="eastAsia"/>
                <w:lang w:eastAsia="zh-CN"/>
              </w:rPr>
              <w:t xml:space="preserve"> </w:t>
            </w:r>
            <w:r w:rsidR="001B13D3">
              <w:rPr>
                <w:rFonts w:hint="eastAsia"/>
                <w:lang w:eastAsia="zh-CN"/>
              </w:rPr>
              <w:t>你怎么看？不但</w:t>
            </w:r>
            <w:r w:rsidR="001B13D3">
              <w:rPr>
                <w:lang w:eastAsia="zh-CN"/>
              </w:rPr>
              <w:t>…</w:t>
            </w:r>
            <w:r w:rsidR="001B13D3">
              <w:rPr>
                <w:rFonts w:hint="eastAsia"/>
                <w:lang w:eastAsia="zh-CN"/>
              </w:rPr>
              <w:t>.</w:t>
            </w:r>
            <w:r w:rsidR="001B13D3">
              <w:rPr>
                <w:rFonts w:hint="eastAsia"/>
                <w:lang w:eastAsia="zh-CN"/>
              </w:rPr>
              <w:t>而且</w:t>
            </w:r>
          </w:p>
        </w:tc>
      </w:tr>
      <w:tr w:rsidR="00DC5820">
        <w:trPr>
          <w:trHeight w:val="290"/>
        </w:trPr>
        <w:tc>
          <w:tcPr>
            <w:tcW w:w="4607" w:type="dxa"/>
            <w:gridSpan w:val="3"/>
          </w:tcPr>
          <w:p w:rsidR="000416AD" w:rsidRDefault="00DD0E28" w:rsidP="009E2CB3">
            <w:pPr>
              <w:rPr>
                <w:lang w:eastAsia="zh-CN"/>
              </w:rPr>
            </w:pPr>
            <w:r w:rsidRPr="00BB5677">
              <w:rPr>
                <w:lang w:eastAsia="zh-CN"/>
              </w:rPr>
              <w:t>P</w:t>
            </w:r>
            <w:r w:rsidRPr="00BB5677">
              <w:rPr>
                <w:rFonts w:hint="eastAsia"/>
                <w:lang w:eastAsia="zh-CN"/>
              </w:rPr>
              <w:t>resentation skills</w:t>
            </w:r>
          </w:p>
        </w:tc>
        <w:tc>
          <w:tcPr>
            <w:tcW w:w="4249" w:type="dxa"/>
          </w:tcPr>
          <w:p w:rsidR="00560E33" w:rsidRDefault="00DD0E28">
            <w:pPr>
              <w:rPr>
                <w:lang w:eastAsia="zh-CN"/>
              </w:rPr>
            </w:pPr>
            <w:r>
              <w:rPr>
                <w:lang w:eastAsia="zh-CN"/>
              </w:rPr>
              <w:t>O</w:t>
            </w:r>
            <w:r>
              <w:rPr>
                <w:rFonts w:hint="eastAsia"/>
                <w:lang w:eastAsia="zh-CN"/>
              </w:rPr>
              <w:t>rganization, visual aids, mechanics, eye contact and verbal techniques</w:t>
            </w:r>
          </w:p>
        </w:tc>
      </w:tr>
      <w:tr w:rsidR="001C4C00">
        <w:trPr>
          <w:trHeight w:val="512"/>
        </w:trPr>
        <w:tc>
          <w:tcPr>
            <w:tcW w:w="8856" w:type="dxa"/>
            <w:gridSpan w:val="4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DC5820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F2D0E" w:rsidRDefault="00EF2D0E" w:rsidP="008953DF">
            <w:pPr>
              <w:jc w:val="center"/>
              <w:rPr>
                <w:lang w:eastAsia="zh-CN"/>
              </w:rPr>
            </w:pPr>
          </w:p>
          <w:p w:rsidR="00A02D10" w:rsidRPr="00A02D10" w:rsidRDefault="00A02D10" w:rsidP="00A02D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52"/>
            </w:tblGrid>
            <w:tr w:rsidR="00A02D10" w:rsidRPr="00A02D10">
              <w:trPr>
                <w:trHeight w:val="1196"/>
              </w:trPr>
              <w:tc>
                <w:tcPr>
                  <w:tcW w:w="0" w:type="auto"/>
                </w:tcPr>
                <w:p w:rsidR="00A02D10" w:rsidRPr="00A02D10" w:rsidRDefault="00A02D10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A02D1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Provide students opportunities to practice the interpretive mode through reading, listening, and viewing of authentic materials as related to the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  <w:t>environment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  <w:lang w:eastAsia="zh-CN"/>
                    </w:rPr>
                    <w:t xml:space="preserve"> protection</w:t>
                  </w:r>
                  <w:r w:rsidRPr="00A02D1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  <w:p w:rsidR="00A02D10" w:rsidRDefault="00A02D10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</w:pPr>
                  <w:r w:rsidRPr="00A02D1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Students: </w:t>
                  </w:r>
                </w:p>
                <w:p w:rsidR="00F47518" w:rsidRPr="00A02D10" w:rsidRDefault="00F47518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</w:pPr>
                </w:p>
                <w:p w:rsidR="00F47518" w:rsidRDefault="00A02D10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</w:pPr>
                  <w:r w:rsidRPr="00A02D1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• Read </w:t>
                  </w:r>
                  <w:r w:rsidR="00F05D7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  <w:lang w:eastAsia="zh-CN"/>
                    </w:rPr>
                    <w:t>Indiana Chinese Newspaper</w:t>
                  </w:r>
                  <w:r w:rsidR="00AA142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="00BB5677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  <w:lang w:eastAsia="zh-CN"/>
                    </w:rPr>
                    <w:t xml:space="preserve">- </w:t>
                  </w:r>
                  <w:r w:rsidR="00BB5677" w:rsidRPr="00BB5677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Indiana bill would charge ten cents per grocery bag</w:t>
                  </w:r>
                </w:p>
                <w:p w:rsidR="00A02D10" w:rsidRDefault="00A02D10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</w:pPr>
                </w:p>
                <w:p w:rsidR="00F47518" w:rsidRPr="00A02D10" w:rsidRDefault="00F47518" w:rsidP="00A02D1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  <w:lang w:eastAsia="zh-CN"/>
                    </w:rPr>
                  </w:pPr>
                </w:p>
                <w:p w:rsidR="00A02D10" w:rsidRPr="00A02D10" w:rsidRDefault="00A02D10" w:rsidP="00F05D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02D10" w:rsidRDefault="00A02D10" w:rsidP="00F47518">
            <w:pPr>
              <w:rPr>
                <w:lang w:eastAsia="zh-CN"/>
              </w:rPr>
            </w:pPr>
          </w:p>
        </w:tc>
      </w:tr>
      <w:tr w:rsidR="00DC5820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lastRenderedPageBreak/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05D71" w:rsidRDefault="00F05D71" w:rsidP="00F05D71">
            <w:pPr>
              <w:pStyle w:val="Default"/>
              <w:rPr>
                <w:sz w:val="22"/>
                <w:szCs w:val="22"/>
                <w:lang w:eastAsia="zh-CN"/>
              </w:rPr>
            </w:pPr>
          </w:p>
          <w:p w:rsidR="00F05D71" w:rsidRDefault="00F05D71" w:rsidP="00F05D71">
            <w:pPr>
              <w:pStyle w:val="Default"/>
              <w:rPr>
                <w:sz w:val="22"/>
                <w:szCs w:val="22"/>
              </w:rPr>
            </w:pPr>
          </w:p>
          <w:p w:rsidR="00F05D71" w:rsidRPr="00D20AEB" w:rsidRDefault="00F05D71" w:rsidP="00D20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Provide students multiple opportunities to interact with each other to share information about </w:t>
            </w:r>
            <w:r w:rsidRPr="00D20AEB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how to protect 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environment</w:t>
            </w:r>
            <w:r w:rsidRPr="00D20AEB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 in their communities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F05D71" w:rsidRPr="00D20AEB" w:rsidRDefault="00F05D71" w:rsidP="00D20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Students: </w:t>
            </w:r>
          </w:p>
          <w:p w:rsidR="001B13D3" w:rsidRPr="00D20AEB" w:rsidRDefault="001B13D3" w:rsidP="001B13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• Connect with a target language </w:t>
            </w:r>
            <w:r w:rsidRPr="00D20AEB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friends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through e-mail exchange</w:t>
            </w:r>
            <w:r w:rsidRPr="00D20AEB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 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to exchange information with peers from the target culture about </w:t>
            </w:r>
            <w:r w:rsidRPr="00D20AEB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their views toward an aspect of environment issue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F05D71" w:rsidRPr="00BB5677" w:rsidRDefault="00F05D71" w:rsidP="00BB56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DC5820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A02D10" w:rsidRDefault="00A02D10" w:rsidP="00A02D1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52"/>
            </w:tblGrid>
            <w:tr w:rsidR="00A02D10">
              <w:trPr>
                <w:trHeight w:val="396"/>
              </w:trPr>
              <w:tc>
                <w:tcPr>
                  <w:tcW w:w="0" w:type="auto"/>
                </w:tcPr>
                <w:p w:rsidR="0018502A" w:rsidRPr="00FB1131" w:rsidRDefault="0018502A" w:rsidP="0018502A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tudents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will have 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3-5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minutes to present 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their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environmental protection logo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to the class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.</w:t>
                  </w:r>
                </w:p>
                <w:p w:rsidR="0018502A" w:rsidRPr="00FB1131" w:rsidRDefault="0018502A" w:rsidP="0018502A">
                  <w:pP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their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presentation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should include the following sections:</w:t>
                  </w:r>
                </w:p>
                <w:p w:rsidR="0018502A" w:rsidRPr="00FB1131" w:rsidRDefault="0018502A" w:rsidP="0018502A">
                  <w:pPr>
                    <w:pStyle w:val="ListParagrap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A:   the name of their group. </w:t>
                  </w:r>
                </w:p>
                <w:p w:rsidR="0018502A" w:rsidRPr="00FB1131" w:rsidRDefault="0018502A" w:rsidP="0018502A">
                  <w:pPr>
                    <w:pStyle w:val="ListParagrap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B:   the name of the logo designed by their group. </w:t>
                  </w:r>
                </w:p>
                <w:p w:rsidR="0018502A" w:rsidRPr="00FB1131" w:rsidRDefault="0018502A" w:rsidP="0018502A">
                  <w:pPr>
                    <w:pStyle w:val="ListParagrap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C:   introduction of the logo designed by their group, such as how, and why. </w:t>
                  </w:r>
                </w:p>
                <w:p w:rsidR="0018502A" w:rsidRPr="00FB1131" w:rsidRDefault="0018502A" w:rsidP="0018502A">
                  <w:pPr>
                    <w:pStyle w:val="ListParagraph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D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：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Q &amp; A</w:t>
                  </w:r>
                </w:p>
                <w:p w:rsidR="0018502A" w:rsidRPr="0018502A" w:rsidRDefault="0018502A" w:rsidP="0018502A">
                  <w:pPr>
                    <w:rPr>
                      <w:rFonts w:ascii="Arial" w:hAnsi="Arial" w:cs="Arial"/>
                      <w:color w:val="2B2B2B"/>
                    </w:rPr>
                  </w:pP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S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tudents are encouraged to</w:t>
                  </w:r>
                  <w:r w:rsidR="00347A5C"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 use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 multi-</w:t>
                  </w:r>
                  <w:r w:rsidRPr="00FB1131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media</w:t>
                  </w:r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 to facilitate their presentation, such as</w:t>
                  </w:r>
                  <w:r w:rsidR="00347A5C"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347A5C"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Voki</w:t>
                  </w:r>
                  <w:proofErr w:type="spellEnd"/>
                  <w:r w:rsidR="00347A5C"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347A5C"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Voicethread</w:t>
                  </w:r>
                  <w:proofErr w:type="spellEnd"/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 xml:space="preserve">, and </w:t>
                  </w:r>
                  <w:proofErr w:type="spellStart"/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Glogster</w:t>
                  </w:r>
                  <w:proofErr w:type="spellEnd"/>
                  <w:r w:rsidRPr="00FB1131">
                    <w:rPr>
                      <w:rFonts w:ascii="Times New Roman" w:hAnsi="Times New Roman" w:cs="Times New Roman" w:hint="eastAsi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EF2D0E" w:rsidRDefault="00EF2D0E"/>
        </w:tc>
      </w:tr>
      <w:tr w:rsidR="00DC5820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DC5820" w:rsidTr="00FB1131">
        <w:trPr>
          <w:trHeight w:val="2870"/>
        </w:trPr>
        <w:tc>
          <w:tcPr>
            <w:tcW w:w="4607" w:type="dxa"/>
            <w:gridSpan w:val="3"/>
            <w:shd w:val="clear" w:color="auto" w:fill="auto"/>
          </w:tcPr>
          <w:p w:rsidR="00BE012C" w:rsidRPr="00FB1131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Exit Cards</w:t>
            </w:r>
          </w:p>
          <w:p w:rsidR="00B85194" w:rsidRPr="00B85194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Student journal</w:t>
            </w:r>
          </w:p>
          <w:p w:rsidR="00B85194" w:rsidRPr="00D20AEB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Checking for understanding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white boards, </w:t>
            </w:r>
            <w:r w:rsidR="0018502A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various classroom activities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drawing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maps</w:t>
            </w: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 and</w:t>
            </w:r>
            <w:r w:rsidRPr="00D20A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answer questions, such as warm-up responses, discussion response.</w:t>
            </w:r>
          </w:p>
          <w:p w:rsidR="00B85194" w:rsidRPr="00FB1131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Notes boo</w:t>
            </w:r>
            <w:r w:rsidRPr="00FB1131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k</w:t>
            </w:r>
          </w:p>
        </w:tc>
        <w:tc>
          <w:tcPr>
            <w:tcW w:w="4249" w:type="dxa"/>
            <w:shd w:val="clear" w:color="auto" w:fill="auto"/>
          </w:tcPr>
          <w:p w:rsidR="00347A5C" w:rsidRPr="00FB1131" w:rsidRDefault="00347A5C" w:rsidP="0018502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Quizzes </w:t>
            </w:r>
          </w:p>
          <w:p w:rsidR="00B85194" w:rsidRPr="00FB1131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Unit exam</w:t>
            </w:r>
          </w:p>
          <w:p w:rsidR="00B85194" w:rsidRPr="00FB1131" w:rsidRDefault="00B85194" w:rsidP="00B8519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Research report</w:t>
            </w:r>
            <w:r w:rsidRPr="00FB1131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 on their project</w:t>
            </w:r>
          </w:p>
          <w:p w:rsidR="00BE012C" w:rsidRPr="00D17CD0" w:rsidRDefault="00B85194" w:rsidP="00D17CD0">
            <w:pPr>
              <w:spacing w:before="100" w:beforeAutospacing="1" w:after="100" w:afterAutospacing="1"/>
              <w:rPr>
                <w:rFonts w:ascii="Times New Roman" w:hAnsi="Times New Roman" w:cs="Times New Roman" w:hint="eastAsia"/>
                <w:color w:val="000000"/>
                <w:sz w:val="22"/>
                <w:szCs w:val="22"/>
                <w:lang w:eastAsia="zh-CN"/>
              </w:rPr>
            </w:pPr>
            <w:r w:rsidRPr="00FB11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Oral presentation</w:t>
            </w:r>
            <w:r w:rsidRPr="00FB1131"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 xml:space="preserve"> of their project</w:t>
            </w:r>
            <w:bookmarkStart w:id="1" w:name="_GoBack"/>
            <w:bookmarkEnd w:id="1"/>
          </w:p>
        </w:tc>
      </w:tr>
      <w:tr w:rsidR="00BE012C">
        <w:trPr>
          <w:trHeight w:val="432"/>
        </w:trPr>
        <w:tc>
          <w:tcPr>
            <w:tcW w:w="8856" w:type="dxa"/>
            <w:gridSpan w:val="4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DC5820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F2D0E" w:rsidRPr="00BE012C" w:rsidRDefault="00EF2D0E" w:rsidP="00AF6698">
            <w:pPr>
              <w:jc w:val="center"/>
            </w:pPr>
          </w:p>
        </w:tc>
      </w:tr>
      <w:tr w:rsidR="00EF2D0E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316EB7" w:rsidRDefault="00316EB7" w:rsidP="00AF6698"/>
          <w:p w:rsidR="00DC5820" w:rsidRDefault="00DC5820" w:rsidP="00AF6698">
            <w:pPr>
              <w:rPr>
                <w:rFonts w:hint="eastAsia"/>
                <w:bCs/>
                <w:sz w:val="22"/>
                <w:szCs w:val="22"/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 xml:space="preserve"> video which shows environment issues in a very creative way, for example, 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w</w:t>
            </w:r>
            <w:r w:rsidRPr="006E2B7A">
              <w:rPr>
                <w:bCs/>
                <w:sz w:val="22"/>
                <w:szCs w:val="22"/>
                <w:lang w:eastAsia="zh-CN"/>
              </w:rPr>
              <w:t>ater conservation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>, s</w:t>
            </w:r>
            <w:r w:rsidRPr="006E2B7A">
              <w:rPr>
                <w:bCs/>
                <w:sz w:val="22"/>
                <w:szCs w:val="22"/>
                <w:lang w:eastAsia="zh-CN"/>
              </w:rPr>
              <w:t>ustainable energy use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>,</w:t>
            </w:r>
            <w:r w:rsidRPr="006E2B7A">
              <w:rPr>
                <w:rFonts w:hint="eastAsia"/>
                <w:bCs/>
                <w:sz w:val="22"/>
                <w:szCs w:val="22"/>
                <w:lang w:eastAsia="zh-CN"/>
              </w:rPr>
              <w:t xml:space="preserve"> forest</w:t>
            </w:r>
            <w:r w:rsidRPr="006E2B7A">
              <w:rPr>
                <w:bCs/>
                <w:sz w:val="22"/>
                <w:szCs w:val="22"/>
                <w:lang w:eastAsia="zh-CN"/>
              </w:rPr>
              <w:t xml:space="preserve"> conservation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 xml:space="preserve"> and so on takes students to the topic of this unit and </w:t>
            </w:r>
            <w:r>
              <w:rPr>
                <w:bCs/>
                <w:sz w:val="22"/>
                <w:szCs w:val="22"/>
                <w:lang w:eastAsia="zh-CN"/>
              </w:rPr>
              <w:t>inspire</w:t>
            </w:r>
            <w:r w:rsidR="00D17CD0">
              <w:rPr>
                <w:rFonts w:hint="eastAsia"/>
                <w:bCs/>
                <w:sz w:val="22"/>
                <w:szCs w:val="22"/>
                <w:lang w:eastAsia="zh-CN"/>
              </w:rPr>
              <w:t>s students</w:t>
            </w:r>
            <w:r w:rsidR="00D17CD0">
              <w:rPr>
                <w:bCs/>
                <w:sz w:val="22"/>
                <w:szCs w:val="22"/>
                <w:lang w:eastAsia="zh-CN"/>
              </w:rPr>
              <w:t>’</w:t>
            </w:r>
            <w:r w:rsidR="00D17CD0">
              <w:rPr>
                <w:rFonts w:hint="eastAsia"/>
                <w:bCs/>
                <w:sz w:val="22"/>
                <w:szCs w:val="22"/>
                <w:lang w:eastAsia="zh-CN"/>
              </w:rPr>
              <w:t xml:space="preserve"> thinking regarding to </w:t>
            </w:r>
            <w:r w:rsidR="00D17CD0">
              <w:rPr>
                <w:bCs/>
                <w:sz w:val="22"/>
                <w:szCs w:val="22"/>
                <w:lang w:eastAsia="zh-CN"/>
              </w:rPr>
              <w:t>environment</w:t>
            </w:r>
            <w:r w:rsidR="00D17CD0">
              <w:rPr>
                <w:rFonts w:hint="eastAsia"/>
                <w:bCs/>
                <w:sz w:val="22"/>
                <w:szCs w:val="22"/>
                <w:lang w:eastAsia="zh-CN"/>
              </w:rPr>
              <w:t xml:space="preserve"> issues</w:t>
            </w:r>
            <w:r>
              <w:rPr>
                <w:rFonts w:hint="eastAsia"/>
                <w:bCs/>
                <w:sz w:val="22"/>
                <w:szCs w:val="22"/>
                <w:lang w:eastAsia="zh-CN"/>
              </w:rPr>
              <w:t>.</w:t>
            </w:r>
          </w:p>
          <w:p w:rsidR="00316EB7" w:rsidRDefault="00DC5820" w:rsidP="00AF6698">
            <w:r w:rsidRPr="00DC5820">
              <w:t>http://www.youtube.com/watch?v=0EnqukRNcus&amp;feature=related</w:t>
            </w:r>
            <w:r>
              <w:t xml:space="preserve"> </w:t>
            </w:r>
          </w:p>
          <w:p w:rsidR="00EF2D0E" w:rsidRPr="003A2700" w:rsidRDefault="00EF2D0E" w:rsidP="00AF6698"/>
        </w:tc>
      </w:tr>
      <w:tr w:rsidR="004A3967">
        <w:trPr>
          <w:trHeight w:val="432"/>
        </w:trPr>
        <w:tc>
          <w:tcPr>
            <w:tcW w:w="8856" w:type="dxa"/>
            <w:gridSpan w:val="4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4A3967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DC5820" w:rsidRDefault="00DC5820" w:rsidP="00DC5820">
            <w:hyperlink r:id="rId8" w:anchor="story3" w:history="1">
              <w:r w:rsidRPr="00C93698">
                <w:rPr>
                  <w:rStyle w:val="Hyperlink"/>
                </w:rPr>
                <w:t>http://www.nytimes.com/interactive/2007/08/26/world/asia/choking_on_growth.html#story3</w:t>
              </w:r>
            </w:hyperlink>
          </w:p>
          <w:p w:rsidR="004A3967" w:rsidRDefault="00DC5820" w:rsidP="00AF6698">
            <w:pPr>
              <w:rPr>
                <w:rFonts w:hint="eastAsia"/>
                <w:lang w:eastAsia="zh-CN"/>
              </w:rPr>
            </w:pPr>
            <w:hyperlink r:id="rId9" w:history="1">
              <w:r w:rsidRPr="006228CB">
                <w:rPr>
                  <w:rStyle w:val="Hyperlink"/>
                  <w:lang w:eastAsia="zh-CN"/>
                </w:rPr>
                <w:t>http://</w:t>
              </w:r>
            </w:hyperlink>
            <w:hyperlink r:id="rId10" w:history="1">
              <w:r w:rsidRPr="006228CB">
                <w:rPr>
                  <w:rStyle w:val="Hyperlink"/>
                  <w:lang w:eastAsia="zh-CN"/>
                </w:rPr>
                <w:t>www.tabblo.com/studio/productinfo/cube</w:t>
              </w:r>
            </w:hyperlink>
          </w:p>
          <w:p w:rsidR="00DC5820" w:rsidRPr="003A2700" w:rsidRDefault="00DC5820" w:rsidP="00AF6698">
            <w:r w:rsidRPr="00DC5820">
              <w:t>http://www.youtube.com/watch?v=0EnqukRNcus&amp;feature=related</w:t>
            </w:r>
          </w:p>
        </w:tc>
      </w:tr>
    </w:tbl>
    <w:p w:rsidR="000B7F32" w:rsidRPr="004D4008" w:rsidRDefault="000B7F32" w:rsidP="004D4008">
      <w:pPr>
        <w:rPr>
          <w:rFonts w:hint="eastAsia"/>
          <w:lang w:eastAsia="zh-CN"/>
        </w:rPr>
      </w:pPr>
    </w:p>
    <w:sectPr w:rsidR="000B7F32" w:rsidRPr="004D4008" w:rsidSect="000B7F3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97" w:rsidRDefault="007A4E97" w:rsidP="00673C26">
      <w:r>
        <w:separator/>
      </w:r>
    </w:p>
  </w:endnote>
  <w:endnote w:type="continuationSeparator" w:id="0">
    <w:p w:rsidR="007A4E97" w:rsidRDefault="007A4E97" w:rsidP="0067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Mang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97" w:rsidRDefault="007A4E97" w:rsidP="00673C26">
      <w:r>
        <w:separator/>
      </w:r>
    </w:p>
  </w:footnote>
  <w:footnote w:type="continuationSeparator" w:id="0">
    <w:p w:rsidR="007A4E97" w:rsidRDefault="007A4E97" w:rsidP="00673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FA5"/>
    <w:multiLevelType w:val="multilevel"/>
    <w:tmpl w:val="7736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725EB"/>
    <w:multiLevelType w:val="hybridMultilevel"/>
    <w:tmpl w:val="CAA6E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45A6330D"/>
    <w:multiLevelType w:val="multilevel"/>
    <w:tmpl w:val="5D2E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8E7167"/>
    <w:multiLevelType w:val="hybridMultilevel"/>
    <w:tmpl w:val="A598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724FD"/>
    <w:multiLevelType w:val="multilevel"/>
    <w:tmpl w:val="5E2E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CAE19B1"/>
    <w:multiLevelType w:val="hybridMultilevel"/>
    <w:tmpl w:val="E48A3CB2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7">
    <w:nsid w:val="6E7E3239"/>
    <w:multiLevelType w:val="hybridMultilevel"/>
    <w:tmpl w:val="F280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0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5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19"/>
  </w:num>
  <w:num w:numId="12">
    <w:abstractNumId w:val="2"/>
  </w:num>
  <w:num w:numId="13">
    <w:abstractNumId w:val="18"/>
  </w:num>
  <w:num w:numId="14">
    <w:abstractNumId w:val="14"/>
  </w:num>
  <w:num w:numId="15">
    <w:abstractNumId w:val="13"/>
  </w:num>
  <w:num w:numId="16">
    <w:abstractNumId w:val="11"/>
  </w:num>
  <w:num w:numId="17">
    <w:abstractNumId w:val="0"/>
  </w:num>
  <w:num w:numId="18">
    <w:abstractNumId w:val="16"/>
  </w:num>
  <w:num w:numId="19">
    <w:abstractNumId w:val="12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32"/>
    <w:rsid w:val="000416AD"/>
    <w:rsid w:val="000464A9"/>
    <w:rsid w:val="000612A9"/>
    <w:rsid w:val="00072993"/>
    <w:rsid w:val="00086758"/>
    <w:rsid w:val="000927CE"/>
    <w:rsid w:val="000A06AA"/>
    <w:rsid w:val="000B29D7"/>
    <w:rsid w:val="000B7F32"/>
    <w:rsid w:val="0018502A"/>
    <w:rsid w:val="00187C1A"/>
    <w:rsid w:val="00193A19"/>
    <w:rsid w:val="001B13D3"/>
    <w:rsid w:val="001C4C00"/>
    <w:rsid w:val="00205D37"/>
    <w:rsid w:val="0029078E"/>
    <w:rsid w:val="002943D5"/>
    <w:rsid w:val="002F2147"/>
    <w:rsid w:val="00314979"/>
    <w:rsid w:val="00316EB7"/>
    <w:rsid w:val="00347A5C"/>
    <w:rsid w:val="003A5224"/>
    <w:rsid w:val="003A5680"/>
    <w:rsid w:val="003D72E4"/>
    <w:rsid w:val="003E5B38"/>
    <w:rsid w:val="00435F54"/>
    <w:rsid w:val="0044317A"/>
    <w:rsid w:val="00494341"/>
    <w:rsid w:val="004A3967"/>
    <w:rsid w:val="004C4F5E"/>
    <w:rsid w:val="004D4008"/>
    <w:rsid w:val="00525141"/>
    <w:rsid w:val="00540F3B"/>
    <w:rsid w:val="00560E33"/>
    <w:rsid w:val="005725BA"/>
    <w:rsid w:val="00612BCC"/>
    <w:rsid w:val="00667B85"/>
    <w:rsid w:val="00673C26"/>
    <w:rsid w:val="006F0C9B"/>
    <w:rsid w:val="00777251"/>
    <w:rsid w:val="007A21CF"/>
    <w:rsid w:val="007A4E97"/>
    <w:rsid w:val="007D4062"/>
    <w:rsid w:val="008260FD"/>
    <w:rsid w:val="00837CB1"/>
    <w:rsid w:val="00853005"/>
    <w:rsid w:val="00886ED4"/>
    <w:rsid w:val="008953DF"/>
    <w:rsid w:val="008C4ABC"/>
    <w:rsid w:val="009032B5"/>
    <w:rsid w:val="00981794"/>
    <w:rsid w:val="009D4F38"/>
    <w:rsid w:val="009E2CB3"/>
    <w:rsid w:val="009E50DE"/>
    <w:rsid w:val="00A02D10"/>
    <w:rsid w:val="00A07441"/>
    <w:rsid w:val="00AA1421"/>
    <w:rsid w:val="00AF6698"/>
    <w:rsid w:val="00B248EB"/>
    <w:rsid w:val="00B370F4"/>
    <w:rsid w:val="00B64B81"/>
    <w:rsid w:val="00B85194"/>
    <w:rsid w:val="00B927CA"/>
    <w:rsid w:val="00BB5677"/>
    <w:rsid w:val="00BE012C"/>
    <w:rsid w:val="00BE6029"/>
    <w:rsid w:val="00C40242"/>
    <w:rsid w:val="00CA7F8E"/>
    <w:rsid w:val="00CB7F1F"/>
    <w:rsid w:val="00D04368"/>
    <w:rsid w:val="00D116EB"/>
    <w:rsid w:val="00D17CD0"/>
    <w:rsid w:val="00D20AEB"/>
    <w:rsid w:val="00DC358D"/>
    <w:rsid w:val="00DC5820"/>
    <w:rsid w:val="00DD0E28"/>
    <w:rsid w:val="00DD5346"/>
    <w:rsid w:val="00E136D9"/>
    <w:rsid w:val="00E204B1"/>
    <w:rsid w:val="00EF2D0E"/>
    <w:rsid w:val="00F05D71"/>
    <w:rsid w:val="00F47518"/>
    <w:rsid w:val="00FB1131"/>
    <w:rsid w:val="00FB54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2D10"/>
    <w:pPr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paragraph" w:customStyle="1" w:styleId="Default">
    <w:name w:val="Default"/>
    <w:rsid w:val="00A02D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02D10"/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styleId="NormalWeb">
    <w:name w:val="Normal (Web)"/>
    <w:basedOn w:val="Normal"/>
    <w:uiPriority w:val="99"/>
    <w:unhideWhenUsed/>
    <w:rsid w:val="00886ED4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sz w:val="17"/>
      <w:szCs w:val="17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73C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C2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3C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C2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12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BC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BCC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C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8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2D10"/>
    <w:pPr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paragraph" w:customStyle="1" w:styleId="Default">
    <w:name w:val="Default"/>
    <w:rsid w:val="00A02D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02D10"/>
    <w:rPr>
      <w:rFonts w:ascii="Times New Roman" w:eastAsia="Times New Roman" w:hAnsi="Times New Roman" w:cs="Times New Roman"/>
      <w:b/>
      <w:bCs/>
      <w:color w:val="000000"/>
      <w:lang w:eastAsia="zh-CN"/>
    </w:rPr>
  </w:style>
  <w:style w:type="paragraph" w:styleId="NormalWeb">
    <w:name w:val="Normal (Web)"/>
    <w:basedOn w:val="Normal"/>
    <w:uiPriority w:val="99"/>
    <w:unhideWhenUsed/>
    <w:rsid w:val="00886ED4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sz w:val="17"/>
      <w:szCs w:val="17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73C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C2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3C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C2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12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BC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BCC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C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6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0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1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times.com/interactive/2007/08/26/world/asia/choking_on_growth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abblo.com/studio/productinfo/cu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bblo.com/studio/productinfo/cu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hy</cp:lastModifiedBy>
  <cp:revision>3</cp:revision>
  <dcterms:created xsi:type="dcterms:W3CDTF">2011-04-26T15:54:00Z</dcterms:created>
  <dcterms:modified xsi:type="dcterms:W3CDTF">2011-05-03T04:19:00Z</dcterms:modified>
</cp:coreProperties>
</file>